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77777777" w:rsidR="00EA2B4A" w:rsidRDefault="00EA2B4A" w:rsidP="00EA2B4A">
      <w:pPr>
        <w:pStyle w:val="Akapitzlist"/>
        <w:spacing w:before="120" w:line="276" w:lineRule="auto"/>
        <w:ind w:left="284"/>
        <w:outlineLvl w:val="0"/>
        <w:rPr>
          <w:rFonts w:cstheme="minorHAnsi"/>
          <w:b/>
          <w:sz w:val="20"/>
        </w:rPr>
      </w:pP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27CFAF25" w14:textId="77777777" w:rsidR="00EA3483" w:rsidRDefault="00EA2B4A" w:rsidP="00EA3483">
      <w:pPr>
        <w:autoSpaceDE w:val="0"/>
        <w:autoSpaceDN w:val="0"/>
        <w:adjustRightInd w:val="0"/>
        <w:jc w:val="center"/>
        <w:rPr>
          <w:rFonts w:cstheme="minorHAnsi"/>
          <w:szCs w:val="18"/>
        </w:rPr>
      </w:pPr>
      <w:r w:rsidRPr="00EA2B4A">
        <w:rPr>
          <w:rFonts w:cstheme="minorHAnsi"/>
          <w:szCs w:val="18"/>
        </w:rPr>
        <w:t xml:space="preserve">Przedmiotem postępowania zakupowego jest opracowanie dokumentacji projektowej w branży elektroenergetycznej na terenie działania OŁD w RE </w:t>
      </w:r>
      <w:r w:rsidR="00EA3483" w:rsidRPr="00EA3483">
        <w:rPr>
          <w:rFonts w:cstheme="minorHAnsi"/>
          <w:b/>
          <w:szCs w:val="18"/>
        </w:rPr>
        <w:t>Żyrardów</w:t>
      </w:r>
      <w:r w:rsidRPr="00EA2B4A">
        <w:rPr>
          <w:rFonts w:cstheme="minorHAnsi"/>
          <w:szCs w:val="18"/>
        </w:rPr>
        <w:t xml:space="preserve"> dla zadania </w:t>
      </w:r>
      <w:proofErr w:type="spellStart"/>
      <w:r w:rsidRPr="00EA2B4A">
        <w:rPr>
          <w:rFonts w:cstheme="minorHAnsi"/>
          <w:szCs w:val="18"/>
        </w:rPr>
        <w:t>pn</w:t>
      </w:r>
      <w:proofErr w:type="spellEnd"/>
      <w:r w:rsidR="00EA3483">
        <w:rPr>
          <w:rFonts w:cstheme="minorHAnsi"/>
          <w:szCs w:val="18"/>
        </w:rPr>
        <w:t xml:space="preserve"> </w:t>
      </w:r>
    </w:p>
    <w:p w14:paraId="0C5B7369" w14:textId="77777777" w:rsidR="00A73756" w:rsidRDefault="00A73756" w:rsidP="00A73756">
      <w:pPr>
        <w:pStyle w:val="Akapitzlist"/>
        <w:autoSpaceDE w:val="0"/>
        <w:autoSpaceDN w:val="0"/>
        <w:adjustRightInd w:val="0"/>
        <w:rPr>
          <w:rFonts w:ascii="Arial" w:hAnsi="Arial" w:cs="Arial"/>
          <w:b/>
          <w:i/>
          <w:sz w:val="20"/>
          <w:szCs w:val="20"/>
        </w:rPr>
      </w:pPr>
      <w:r w:rsidRPr="00A73756">
        <w:rPr>
          <w:rFonts w:ascii="Arial" w:eastAsia="Calibri" w:hAnsi="Arial" w:cs="Arial"/>
          <w:b/>
          <w:i/>
          <w:sz w:val="20"/>
          <w:szCs w:val="20"/>
        </w:rPr>
        <w:t>„</w:t>
      </w:r>
      <w:r w:rsidRPr="00A73756">
        <w:rPr>
          <w:rFonts w:ascii="Arial" w:hAnsi="Arial" w:cs="Arial"/>
          <w:b/>
          <w:i/>
          <w:sz w:val="20"/>
          <w:szCs w:val="20"/>
        </w:rPr>
        <w:t xml:space="preserve">Przebudowa linii napowietrznej SN i </w:t>
      </w:r>
      <w:proofErr w:type="spellStart"/>
      <w:r w:rsidRPr="00A73756">
        <w:rPr>
          <w:rFonts w:ascii="Arial" w:hAnsi="Arial" w:cs="Arial"/>
          <w:b/>
          <w:i/>
          <w:sz w:val="20"/>
          <w:szCs w:val="20"/>
        </w:rPr>
        <w:t>nN</w:t>
      </w:r>
      <w:proofErr w:type="spellEnd"/>
      <w:r w:rsidRPr="00A73756">
        <w:rPr>
          <w:rFonts w:ascii="Arial" w:hAnsi="Arial" w:cs="Arial"/>
          <w:b/>
          <w:i/>
          <w:sz w:val="20"/>
          <w:szCs w:val="20"/>
        </w:rPr>
        <w:t xml:space="preserve"> w miejscowości Antoniew i Franciszków gm. Wiskitki”</w:t>
      </w:r>
    </w:p>
    <w:p w14:paraId="0631D5FD" w14:textId="77777777" w:rsidR="00D8519B" w:rsidRPr="00A73756" w:rsidRDefault="00D8519B" w:rsidP="00A73756">
      <w:pPr>
        <w:pStyle w:val="Akapitzlist"/>
        <w:autoSpaceDE w:val="0"/>
        <w:autoSpaceDN w:val="0"/>
        <w:adjustRightInd w:val="0"/>
        <w:rPr>
          <w:rFonts w:ascii="Arial" w:eastAsia="Calibri" w:hAnsi="Arial" w:cs="Arial"/>
          <w:b/>
          <w:i/>
          <w:sz w:val="20"/>
          <w:szCs w:val="20"/>
        </w:rPr>
      </w:pPr>
    </w:p>
    <w:p w14:paraId="4F2183B4" w14:textId="0E35C818" w:rsidR="00EA2B4A" w:rsidRPr="00EA2B4A" w:rsidRDefault="00EA2B4A" w:rsidP="00EA2B4A">
      <w:pPr>
        <w:pStyle w:val="Akapitzlist"/>
        <w:numPr>
          <w:ilvl w:val="1"/>
          <w:numId w:val="6"/>
        </w:numPr>
        <w:spacing w:before="120" w:after="0" w:line="276" w:lineRule="auto"/>
        <w:ind w:hanging="436"/>
        <w:jc w:val="both"/>
        <w:outlineLvl w:val="0"/>
        <w:rPr>
          <w:rFonts w:cstheme="minorHAnsi"/>
          <w:szCs w:val="18"/>
          <w:u w:val="single"/>
        </w:rPr>
      </w:pPr>
      <w:r w:rsidRPr="00EA2B4A">
        <w:rPr>
          <w:rFonts w:cstheme="minorHAnsi"/>
          <w:szCs w:val="18"/>
        </w:rPr>
        <w:t xml:space="preserve">– zgodnie z załącznikiem nr </w:t>
      </w:r>
      <w:r w:rsidRPr="00EA2B4A">
        <w:rPr>
          <w:rFonts w:cstheme="minorHAnsi"/>
          <w:b/>
          <w:szCs w:val="18"/>
        </w:rPr>
        <w:t>1.7 do SWZ</w:t>
      </w:r>
      <w:r w:rsidRPr="00EA2B4A">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446AD727" w:rsidR="00EA2B4A" w:rsidRPr="00EA2B4A" w:rsidRDefault="00EA3483" w:rsidP="00EA2B4A">
      <w:pPr>
        <w:pStyle w:val="Akapitzlist"/>
        <w:spacing w:before="120" w:line="276" w:lineRule="auto"/>
        <w:ind w:left="284"/>
        <w:outlineLvl w:val="0"/>
        <w:rPr>
          <w:rFonts w:cs="Calibri"/>
          <w:b/>
          <w:szCs w:val="18"/>
        </w:rPr>
      </w:pPr>
      <w:r w:rsidRPr="00EA3483">
        <w:rPr>
          <w:rFonts w:cs="Calibri"/>
          <w:b/>
          <w:szCs w:val="18"/>
        </w:rPr>
        <w:t xml:space="preserve">36 miesięcy </w:t>
      </w:r>
      <w:r w:rsidR="00EA2B4A" w:rsidRPr="00EA3483">
        <w:rPr>
          <w:rFonts w:cs="Calibri"/>
          <w:b/>
          <w:szCs w:val="18"/>
        </w:rPr>
        <w:t xml:space="preserve"> </w:t>
      </w:r>
      <w:r w:rsidR="00EA2B4A" w:rsidRPr="00EA2B4A">
        <w:rPr>
          <w:rFonts w:cs="Calibri"/>
          <w:b/>
          <w:szCs w:val="18"/>
        </w:rPr>
        <w:t>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lastRenderedPageBreak/>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EA2B4A" w:rsidRDefault="00EA2B4A" w:rsidP="00EA2B4A">
      <w:pPr>
        <w:rPr>
          <w:rFonts w:cstheme="minorHAnsi"/>
          <w:szCs w:val="18"/>
        </w:rPr>
      </w:pPr>
      <w:r w:rsidRPr="00EA2B4A">
        <w:rPr>
          <w:rFonts w:cstheme="minorHAnsi"/>
          <w:szCs w:val="18"/>
        </w:rPr>
        <w:t xml:space="preserve">Załącznik nr 1.3 – </w:t>
      </w:r>
      <w:r w:rsidRPr="00EA2B4A">
        <w:rPr>
          <w:rFonts w:cstheme="minorHAnsi"/>
          <w:bCs/>
          <w:iCs/>
          <w:color w:val="00B0F0"/>
          <w:szCs w:val="18"/>
        </w:rPr>
        <w:t xml:space="preserve">Wzór umowy o udostępnieniu nieruchomości </w:t>
      </w:r>
      <w:r w:rsidRPr="00EA2B4A">
        <w:rPr>
          <w:rFonts w:cstheme="minorHAnsi"/>
          <w:color w:val="00B0F0"/>
          <w:szCs w:val="18"/>
        </w:rPr>
        <w:t>w celu budowy urządzeń energetycznych</w:t>
      </w:r>
    </w:p>
    <w:p w14:paraId="0120AC90" w14:textId="77777777" w:rsidR="00EA2B4A" w:rsidRPr="00EA2B4A" w:rsidRDefault="00EA2B4A" w:rsidP="00EA2B4A">
      <w:pPr>
        <w:rPr>
          <w:rFonts w:cstheme="minorHAnsi"/>
          <w:szCs w:val="18"/>
        </w:rPr>
      </w:pPr>
      <w:r w:rsidRPr="00EA2B4A">
        <w:rPr>
          <w:rFonts w:cstheme="minorHAnsi"/>
          <w:szCs w:val="18"/>
        </w:rPr>
        <w:t xml:space="preserve">Załącznik nr 1.4 – </w:t>
      </w:r>
      <w:r w:rsidRPr="00EA2B4A">
        <w:rPr>
          <w:rFonts w:cstheme="minorHAnsi"/>
          <w:color w:val="00B0F0"/>
          <w:szCs w:val="18"/>
        </w:rPr>
        <w:t xml:space="preserve">Wzór porozumienia o ustanowienie nieodpłatnej służebności </w:t>
      </w:r>
      <w:proofErr w:type="spellStart"/>
      <w:r w:rsidRPr="00EA2B4A">
        <w:rPr>
          <w:rFonts w:cstheme="minorHAnsi"/>
          <w:color w:val="00B0F0"/>
          <w:szCs w:val="18"/>
        </w:rPr>
        <w:t>przesyłu</w:t>
      </w:r>
      <w:proofErr w:type="spellEnd"/>
    </w:p>
    <w:p w14:paraId="5D88B94C" w14:textId="77777777" w:rsidR="00EA2B4A" w:rsidRPr="00EA2B4A" w:rsidRDefault="00EA2B4A" w:rsidP="00EA2B4A">
      <w:pPr>
        <w:rPr>
          <w:rFonts w:cstheme="minorHAnsi"/>
          <w:szCs w:val="18"/>
        </w:rPr>
      </w:pPr>
      <w:r w:rsidRPr="00EA2B4A">
        <w:rPr>
          <w:rFonts w:cstheme="minorHAnsi"/>
          <w:szCs w:val="18"/>
        </w:rPr>
        <w:t xml:space="preserve">Załącznik nr 1.5  – </w:t>
      </w:r>
      <w:r w:rsidRPr="00EA2B4A">
        <w:rPr>
          <w:rFonts w:cstheme="minorHAnsi"/>
          <w:color w:val="00B0F0"/>
          <w:szCs w:val="18"/>
        </w:rPr>
        <w:t xml:space="preserve">Wzór porozumienia o ustanowienie odpłatnej służebności </w:t>
      </w:r>
      <w:proofErr w:type="spellStart"/>
      <w:r w:rsidRPr="00EA2B4A">
        <w:rPr>
          <w:rFonts w:cstheme="minorHAnsi"/>
          <w:color w:val="00B0F0"/>
          <w:szCs w:val="18"/>
        </w:rPr>
        <w:t>przesyłu</w:t>
      </w:r>
      <w:proofErr w:type="spellEnd"/>
    </w:p>
    <w:p w14:paraId="61398029" w14:textId="77777777" w:rsidR="00EA2B4A" w:rsidRPr="00EA2B4A" w:rsidRDefault="00EA2B4A" w:rsidP="00EA2B4A">
      <w:pPr>
        <w:rPr>
          <w:rFonts w:cstheme="minorHAnsi"/>
          <w:szCs w:val="18"/>
        </w:rPr>
      </w:pPr>
      <w:r w:rsidRPr="00EA2B4A">
        <w:rPr>
          <w:rFonts w:cstheme="minorHAnsi"/>
          <w:szCs w:val="18"/>
        </w:rPr>
        <w:t xml:space="preserve">Załącznik nr 1.6 – </w:t>
      </w:r>
      <w:r w:rsidRPr="00EA2B4A">
        <w:rPr>
          <w:rFonts w:cstheme="minorHAnsi"/>
          <w:color w:val="00B0F0"/>
          <w:szCs w:val="18"/>
        </w:rPr>
        <w:t xml:space="preserve">Wytyczne dla projektantów – układanie kabli SN metodą płużenia </w:t>
      </w:r>
    </w:p>
    <w:p w14:paraId="75F68B3E" w14:textId="77777777" w:rsidR="00EA2B4A" w:rsidRPr="00EA2B4A" w:rsidRDefault="00EA2B4A" w:rsidP="00EA2B4A">
      <w:pPr>
        <w:rPr>
          <w:rFonts w:cstheme="minorHAnsi"/>
          <w:szCs w:val="18"/>
        </w:rPr>
      </w:pPr>
      <w:r w:rsidRPr="00EA2B4A">
        <w:rPr>
          <w:rFonts w:cstheme="minorHAnsi"/>
          <w:szCs w:val="18"/>
        </w:rPr>
        <w:t>Załącznik nr 1.7 – Specyfikacja techniczna</w:t>
      </w:r>
    </w:p>
    <w:p w14:paraId="0E48CE60" w14:textId="77777777" w:rsidR="00EA2B4A" w:rsidRPr="00EA2B4A" w:rsidRDefault="00EA2B4A" w:rsidP="00EA2B4A">
      <w:pPr>
        <w:rPr>
          <w:rFonts w:cstheme="minorHAnsi"/>
          <w:color w:val="FF0000"/>
          <w:szCs w:val="18"/>
        </w:rPr>
      </w:pPr>
      <w:r w:rsidRPr="00EA2B4A">
        <w:rPr>
          <w:rFonts w:cstheme="minorHAnsi"/>
          <w:color w:val="FF0000"/>
          <w:szCs w:val="18"/>
        </w:rPr>
        <w:t>Załącznik nr 1.8 – Mapka podglądowa</w:t>
      </w:r>
    </w:p>
    <w:p w14:paraId="22BFC702" w14:textId="77777777" w:rsidR="00EA2B4A" w:rsidRPr="00AC310B" w:rsidRDefault="00EA2B4A" w:rsidP="00EA2B4A">
      <w:pPr>
        <w:rPr>
          <w:rFonts w:cstheme="minorHAnsi"/>
          <w:color w:val="FF0000"/>
          <w:sz w:val="20"/>
        </w:rPr>
      </w:pPr>
      <w:r w:rsidRPr="00EA2B4A">
        <w:rPr>
          <w:rFonts w:cstheme="minorHAnsi"/>
          <w:color w:val="FF0000"/>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Decyzja o ustaleniu lokalizacji inwestycji celu publicznego z załącznikiem graficznym lub </w:t>
      </w:r>
      <w:proofErr w:type="spellStart"/>
      <w:r w:rsidRPr="00EA2B4A">
        <w:rPr>
          <w:rFonts w:cstheme="minorHAnsi"/>
          <w:szCs w:val="18"/>
        </w:rPr>
        <w:t>Wyrys</w:t>
      </w:r>
      <w:proofErr w:type="spellEnd"/>
      <w:r w:rsidRPr="00EA2B4A">
        <w:rPr>
          <w:rFonts w:cstheme="minorHAnsi"/>
          <w:szCs w:val="18"/>
        </w:rPr>
        <w:t xml:space="preserve">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Schematy jednokreskowe (np. linie SN, </w:t>
      </w:r>
      <w:proofErr w:type="spellStart"/>
      <w:r w:rsidRPr="00EA2B4A">
        <w:rPr>
          <w:rFonts w:cstheme="minorHAnsi"/>
          <w:szCs w:val="18"/>
        </w:rPr>
        <w:t>nn</w:t>
      </w:r>
      <w:proofErr w:type="spellEnd"/>
      <w:r w:rsidRPr="00EA2B4A">
        <w:rPr>
          <w:rFonts w:cstheme="minorHAnsi"/>
          <w:szCs w:val="18"/>
        </w:rPr>
        <w:t>,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Zbiorcze zestawienia materiałów dla linii napowietrznej, kabli – SN, </w:t>
      </w:r>
      <w:proofErr w:type="spellStart"/>
      <w:r w:rsidRPr="00EA2B4A">
        <w:rPr>
          <w:rFonts w:cstheme="minorHAnsi"/>
          <w:szCs w:val="18"/>
        </w:rPr>
        <w:t>nN</w:t>
      </w:r>
      <w:proofErr w:type="spellEnd"/>
      <w:r w:rsidRPr="00EA2B4A">
        <w:rPr>
          <w:rFonts w:cstheme="minorHAnsi"/>
          <w:szCs w:val="18"/>
        </w:rPr>
        <w:t>,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Tabele demontażowe (linii SN, stacji, linii </w:t>
      </w:r>
      <w:proofErr w:type="spellStart"/>
      <w:r w:rsidRPr="00EA2B4A">
        <w:rPr>
          <w:rFonts w:cstheme="minorHAnsi"/>
          <w:szCs w:val="18"/>
        </w:rPr>
        <w:t>nn</w:t>
      </w:r>
      <w:proofErr w:type="spellEnd"/>
      <w:r w:rsidRPr="00EA2B4A">
        <w:rPr>
          <w:rFonts w:cstheme="minorHAnsi"/>
          <w:szCs w:val="18"/>
        </w:rPr>
        <w:t>,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EA2B4A">
        <w:rPr>
          <w:rFonts w:cstheme="minorHAnsi"/>
          <w:szCs w:val="18"/>
        </w:rPr>
        <w:t>dojazdowa-uzgodniona</w:t>
      </w:r>
      <w:proofErr w:type="spellEnd"/>
      <w:r w:rsidRPr="00EA2B4A">
        <w:rPr>
          <w:rFonts w:cstheme="minorHAnsi"/>
          <w:szCs w:val="18"/>
        </w:rPr>
        <w:t xml:space="preserve">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lastRenderedPageBreak/>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 xml:space="preserve">Oryginały umów z właścicielami gruntu o udostępnienie nieruchomości w celu budowy urządzeń energetycznych, porozumienia w sprawie ustanowienia służebności </w:t>
      </w:r>
      <w:proofErr w:type="spellStart"/>
      <w:r w:rsidRPr="00EA2B4A">
        <w:rPr>
          <w:rFonts w:cstheme="minorHAnsi"/>
          <w:szCs w:val="18"/>
        </w:rPr>
        <w:t>przesyłu</w:t>
      </w:r>
      <w:proofErr w:type="spellEnd"/>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 xml:space="preserve">Akty notarialne służebności </w:t>
      </w:r>
      <w:proofErr w:type="spellStart"/>
      <w:r w:rsidRPr="00EA2B4A">
        <w:rPr>
          <w:rFonts w:cstheme="minorHAnsi"/>
          <w:szCs w:val="18"/>
        </w:rPr>
        <w:t>przesyłu</w:t>
      </w:r>
      <w:proofErr w:type="spellEnd"/>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w:t>
      </w:r>
      <w:proofErr w:type="spellStart"/>
      <w:r w:rsidRPr="00EA2B4A">
        <w:rPr>
          <w:rFonts w:cstheme="minorHAnsi"/>
          <w:szCs w:val="18"/>
        </w:rPr>
        <w:t>Sekocenbud</w:t>
      </w:r>
      <w:proofErr w:type="spellEnd"/>
      <w:r w:rsidRPr="00EA2B4A">
        <w:rPr>
          <w:rFonts w:cstheme="minorHAnsi"/>
          <w:szCs w:val="18"/>
        </w:rPr>
        <w:t>),</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w:t>
      </w:r>
      <w:proofErr w:type="spellStart"/>
      <w:r w:rsidRPr="00EA2B4A">
        <w:rPr>
          <w:rFonts w:cstheme="minorHAnsi"/>
          <w:szCs w:val="18"/>
        </w:rPr>
        <w:t>Kp</w:t>
      </w:r>
      <w:proofErr w:type="spellEnd"/>
      <w:r w:rsidRPr="00EA2B4A">
        <w:rPr>
          <w:rFonts w:cstheme="minorHAnsi"/>
          <w:szCs w:val="18"/>
        </w:rPr>
        <w:t xml:space="preserve">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 xml:space="preserve">Z = 10 % (od </w:t>
      </w:r>
      <w:proofErr w:type="spellStart"/>
      <w:r w:rsidRPr="00EA2B4A">
        <w:rPr>
          <w:rFonts w:cstheme="minorHAnsi"/>
          <w:szCs w:val="18"/>
        </w:rPr>
        <w:t>R+S+Kp</w:t>
      </w:r>
      <w:proofErr w:type="spellEnd"/>
      <w:r w:rsidRPr="00EA2B4A">
        <w:rPr>
          <w:rFonts w:cstheme="minorHAnsi"/>
          <w:szCs w:val="18"/>
        </w:rPr>
        <w:t>)</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Dla materiałów należy przyjmować ceny średnie z kosztami zakupu z powszechnie stosowanych aktualnych publikacjach, a przede wszystkim aktualnych dla kwartału sporządzania kosztorysu cenników ICCP-</w:t>
      </w:r>
      <w:proofErr w:type="spellStart"/>
      <w:r w:rsidRPr="00EA2B4A">
        <w:rPr>
          <w:rFonts w:cstheme="minorHAnsi"/>
          <w:szCs w:val="18"/>
        </w:rPr>
        <w:t>Orgbud</w:t>
      </w:r>
      <w:proofErr w:type="spellEnd"/>
      <w:r w:rsidRPr="00EA2B4A">
        <w:rPr>
          <w:rFonts w:cstheme="minorHAnsi"/>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EA2B4A">
        <w:rPr>
          <w:rFonts w:cstheme="minorHAnsi"/>
          <w:szCs w:val="18"/>
        </w:rPr>
        <w:t>Orgbud</w:t>
      </w:r>
      <w:proofErr w:type="spellEnd"/>
      <w:r w:rsidRPr="00EA2B4A">
        <w:rPr>
          <w:rFonts w:cstheme="minorHAnsi"/>
          <w:szCs w:val="18"/>
        </w:rPr>
        <w:t xml:space="preserve">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EA2B4A">
        <w:rPr>
          <w:rFonts w:cstheme="minorHAnsi"/>
          <w:szCs w:val="18"/>
        </w:rPr>
        <w:t>Orgbud</w:t>
      </w:r>
      <w:proofErr w:type="spellEnd"/>
      <w:r w:rsidRPr="00EA2B4A">
        <w:rPr>
          <w:rFonts w:cstheme="minorHAnsi"/>
          <w:szCs w:val="18"/>
        </w:rPr>
        <w:t>-Serwis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lastRenderedPageBreak/>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W przypadku zaistnienia szkód podczas wykonywania prac remontowych i eksploatacyjnych właścicielowi (lub osobie uprawnionej) wypłacone zostanie odszkodowanie za zniszczone uprawy i składniki budowlane. </w:t>
      </w:r>
      <w:r w:rsidRPr="00EA2B4A">
        <w:rPr>
          <w:rFonts w:cstheme="minorHAnsi"/>
          <w:szCs w:val="18"/>
        </w:rPr>
        <w:lastRenderedPageBreak/>
        <w:t>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 xml:space="preserve">Wzór porozumienia o ustanowienie nieodpłatnej służebności </w:t>
      </w:r>
      <w:proofErr w:type="spellStart"/>
      <w:r w:rsidRPr="00EA2B4A">
        <w:rPr>
          <w:rFonts w:cstheme="minorHAnsi"/>
          <w:b/>
          <w:szCs w:val="18"/>
        </w:rPr>
        <w:t>przesyłu</w:t>
      </w:r>
      <w:proofErr w:type="spellEnd"/>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54C2BEDF" w14:textId="77777777" w:rsidR="00EA2B4A" w:rsidRPr="00EA2B4A" w:rsidRDefault="00EA2B4A" w:rsidP="00EA2B4A">
      <w:pPr>
        <w:rPr>
          <w:rFonts w:cstheme="minorHAnsi"/>
          <w:szCs w:val="18"/>
        </w:rPr>
      </w:pPr>
      <w:r w:rsidRPr="00EA2B4A">
        <w:rPr>
          <w:rFonts w:cstheme="minorHAnsi"/>
          <w:szCs w:val="18"/>
        </w:rPr>
        <w:t>zwaną/</w:t>
      </w:r>
      <w:proofErr w:type="spellStart"/>
      <w:r w:rsidRPr="00EA2B4A">
        <w:rPr>
          <w:rFonts w:cstheme="minorHAnsi"/>
          <w:szCs w:val="18"/>
        </w:rPr>
        <w:t>ym</w:t>
      </w:r>
      <w:proofErr w:type="spellEnd"/>
      <w:r w:rsidRPr="00EA2B4A">
        <w:rPr>
          <w:rFonts w:cstheme="minorHAnsi"/>
          <w:szCs w:val="18"/>
        </w:rPr>
        <w:t xml:space="preserve">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w:t>
      </w:r>
      <w:proofErr w:type="spellStart"/>
      <w:r w:rsidRPr="00EA2B4A">
        <w:rPr>
          <w:rFonts w:cstheme="minorHAnsi"/>
          <w:szCs w:val="18"/>
        </w:rPr>
        <w:t>przesyłu</w:t>
      </w:r>
      <w:proofErr w:type="spellEnd"/>
      <w:r w:rsidRPr="00EA2B4A">
        <w:rPr>
          <w:rFonts w:cstheme="minorHAnsi"/>
          <w:szCs w:val="18"/>
        </w:rPr>
        <w:t xml:space="preserve">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w:t>
      </w:r>
      <w:proofErr w:type="spellStart"/>
      <w:r w:rsidRPr="00EA2B4A">
        <w:rPr>
          <w:rFonts w:cstheme="minorHAnsi"/>
          <w:szCs w:val="18"/>
        </w:rPr>
        <w:t>przesyłu</w:t>
      </w:r>
      <w:proofErr w:type="spellEnd"/>
      <w:r w:rsidRPr="00EA2B4A">
        <w:rPr>
          <w:rFonts w:cstheme="minorHAnsi"/>
          <w:szCs w:val="18"/>
        </w:rPr>
        <w:t xml:space="preserve">,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powierzchni gruntu pod słupową stacją transformatorową wraz z obrysem, 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lastRenderedPageBreak/>
        <w:t xml:space="preserve">Służebność </w:t>
      </w:r>
      <w:proofErr w:type="spellStart"/>
      <w:r w:rsidRPr="00EA2B4A">
        <w:rPr>
          <w:rFonts w:cstheme="minorHAnsi"/>
          <w:szCs w:val="18"/>
        </w:rPr>
        <w:t>przesyłu</w:t>
      </w:r>
      <w:proofErr w:type="spellEnd"/>
      <w:r w:rsidRPr="00EA2B4A">
        <w:rPr>
          <w:rFonts w:cstheme="minorHAnsi"/>
          <w:szCs w:val="18"/>
        </w:rPr>
        <w:t xml:space="preserve">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EA2B4A">
        <w:rPr>
          <w:rFonts w:eastAsia="Calibri" w:cs="Arial"/>
          <w:bCs/>
          <w:szCs w:val="18"/>
        </w:rPr>
        <w:t>przesyłu</w:t>
      </w:r>
      <w:proofErr w:type="spellEnd"/>
      <w:r w:rsidRPr="00EA2B4A">
        <w:rPr>
          <w:rFonts w:eastAsia="Calibri" w:cs="Arial"/>
          <w:bCs/>
          <w:szCs w:val="18"/>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EA2B4A">
        <w:rPr>
          <w:rFonts w:eastAsia="Calibri" w:cs="Arial"/>
          <w:bCs/>
          <w:szCs w:val="18"/>
        </w:rPr>
        <w:t>przesyłu</w:t>
      </w:r>
      <w:proofErr w:type="spellEnd"/>
      <w:r w:rsidRPr="00EA2B4A">
        <w:rPr>
          <w:rFonts w:eastAsia="Calibri" w:cs="Arial"/>
          <w:bCs/>
          <w:szCs w:val="18"/>
        </w:rPr>
        <w:t>,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w:t>
      </w:r>
      <w:proofErr w:type="spellStart"/>
      <w:r w:rsidRPr="00EA2B4A">
        <w:rPr>
          <w:rFonts w:cstheme="minorHAnsi"/>
          <w:szCs w:val="18"/>
        </w:rPr>
        <w:t>przesyłu</w:t>
      </w:r>
      <w:proofErr w:type="spellEnd"/>
      <w:r w:rsidRPr="00EA2B4A">
        <w:rPr>
          <w:rFonts w:cstheme="minorHAnsi"/>
          <w:szCs w:val="18"/>
        </w:rPr>
        <w:t xml:space="preserve">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 xml:space="preserve">Trasa przebiegu infrastruktury elektroenergetycznej zlokalizowanej na nieruchomości opisanej w §1 ust.1 w ramach służebności </w:t>
      </w:r>
      <w:proofErr w:type="spellStart"/>
      <w:r w:rsidRPr="00EA2B4A">
        <w:rPr>
          <w:rFonts w:cstheme="minorHAnsi"/>
          <w:szCs w:val="18"/>
        </w:rPr>
        <w:t>przesyłu</w:t>
      </w:r>
      <w:proofErr w:type="spellEnd"/>
      <w:r w:rsidRPr="00EA2B4A">
        <w:rPr>
          <w:rFonts w:cstheme="minorHAnsi"/>
          <w:szCs w:val="18"/>
        </w:rPr>
        <w:t>,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w:t>
      </w:r>
      <w:proofErr w:type="spellStart"/>
      <w:r w:rsidRPr="00EA2B4A">
        <w:rPr>
          <w:rFonts w:cstheme="minorHAnsi"/>
          <w:szCs w:val="18"/>
        </w:rPr>
        <w:t>przesyłu</w:t>
      </w:r>
      <w:proofErr w:type="spellEnd"/>
      <w:r w:rsidRPr="00EA2B4A">
        <w:rPr>
          <w:rFonts w:cstheme="minorHAnsi"/>
          <w:szCs w:val="18"/>
        </w:rPr>
        <w:t xml:space="preserve">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do kancelarii Oddziału Łódź albo właściwego Rejonu Energetycznego</w:t>
      </w:r>
      <w:del w:id="6"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W przypadku konieczności realizacji prac budowlanych przed złożeniem przez Inwestora w formie aktu notarialnego oświadczenia o ustanowieniu służebności </w:t>
      </w:r>
      <w:proofErr w:type="spellStart"/>
      <w:r w:rsidRPr="00EA2B4A">
        <w:rPr>
          <w:rFonts w:cstheme="minorHAnsi"/>
          <w:szCs w:val="18"/>
        </w:rPr>
        <w:t>przesyłu</w:t>
      </w:r>
      <w:proofErr w:type="spellEnd"/>
      <w:r w:rsidRPr="00EA2B4A">
        <w:rPr>
          <w:rFonts w:cstheme="minorHAnsi"/>
          <w:szCs w:val="18"/>
        </w:rPr>
        <w:t>,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lastRenderedPageBreak/>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lastRenderedPageBreak/>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 xml:space="preserve">Wzór porozumienia o ustanowienie odpłatnej służebności </w:t>
      </w:r>
      <w:proofErr w:type="spellStart"/>
      <w:r w:rsidRPr="00EA2B4A">
        <w:rPr>
          <w:rFonts w:cstheme="minorHAnsi"/>
          <w:b/>
          <w:szCs w:val="18"/>
        </w:rPr>
        <w:t>przesyłu</w:t>
      </w:r>
      <w:proofErr w:type="spellEnd"/>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24F994F4" w14:textId="77777777" w:rsidR="00EA2B4A" w:rsidRPr="00EA2B4A" w:rsidRDefault="00EA2B4A" w:rsidP="00EA2B4A">
      <w:pPr>
        <w:rPr>
          <w:rFonts w:cstheme="minorHAnsi"/>
          <w:szCs w:val="18"/>
        </w:rPr>
      </w:pPr>
      <w:r w:rsidRPr="00EA2B4A">
        <w:rPr>
          <w:rFonts w:cstheme="minorHAnsi"/>
          <w:szCs w:val="18"/>
        </w:rPr>
        <w:t>zwaną/</w:t>
      </w:r>
      <w:proofErr w:type="spellStart"/>
      <w:r w:rsidRPr="00EA2B4A">
        <w:rPr>
          <w:rFonts w:cstheme="minorHAnsi"/>
          <w:szCs w:val="18"/>
        </w:rPr>
        <w:t>ym</w:t>
      </w:r>
      <w:proofErr w:type="spellEnd"/>
      <w:r w:rsidRPr="00EA2B4A">
        <w:rPr>
          <w:rFonts w:cstheme="minorHAnsi"/>
          <w:szCs w:val="18"/>
        </w:rPr>
        <w:t xml:space="preserve">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w:t>
      </w:r>
      <w:proofErr w:type="spellStart"/>
      <w:r w:rsidRPr="00EA2B4A">
        <w:rPr>
          <w:rFonts w:cstheme="minorHAnsi"/>
          <w:szCs w:val="18"/>
        </w:rPr>
        <w:t>przesyłu</w:t>
      </w:r>
      <w:proofErr w:type="spellEnd"/>
      <w:r w:rsidRPr="00EA2B4A">
        <w:rPr>
          <w:rFonts w:cstheme="minorHAnsi"/>
          <w:szCs w:val="18"/>
        </w:rPr>
        <w:t xml:space="preserve">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w:t>
      </w:r>
      <w:proofErr w:type="spellStart"/>
      <w:r w:rsidRPr="00EA2B4A">
        <w:rPr>
          <w:rFonts w:cstheme="minorHAnsi"/>
          <w:szCs w:val="18"/>
        </w:rPr>
        <w:t>przesyłu</w:t>
      </w:r>
      <w:proofErr w:type="spellEnd"/>
      <w:r w:rsidRPr="00EA2B4A">
        <w:rPr>
          <w:rFonts w:cstheme="minorHAnsi"/>
          <w:szCs w:val="18"/>
        </w:rPr>
        <w:t xml:space="preserve">,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powierzchni gruntu pod słupową stacją transformatorową wraz z obrysem, 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lastRenderedPageBreak/>
        <w:t xml:space="preserve">Służebność </w:t>
      </w:r>
      <w:proofErr w:type="spellStart"/>
      <w:r w:rsidRPr="00EA2B4A">
        <w:rPr>
          <w:rFonts w:cstheme="minorHAnsi"/>
          <w:szCs w:val="18"/>
        </w:rPr>
        <w:t>przesyłu</w:t>
      </w:r>
      <w:proofErr w:type="spellEnd"/>
      <w:r w:rsidRPr="00EA2B4A">
        <w:rPr>
          <w:rFonts w:cstheme="minorHAnsi"/>
          <w:szCs w:val="18"/>
        </w:rPr>
        <w:t xml:space="preserve">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EA2B4A">
        <w:rPr>
          <w:rFonts w:eastAsia="Calibri" w:cs="Arial"/>
          <w:bCs/>
          <w:szCs w:val="18"/>
        </w:rPr>
        <w:t>przesyłu</w:t>
      </w:r>
      <w:proofErr w:type="spellEnd"/>
      <w:r w:rsidRPr="00EA2B4A">
        <w:rPr>
          <w:rFonts w:eastAsia="Calibri" w:cs="Arial"/>
          <w:bCs/>
          <w:szCs w:val="18"/>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EA2B4A">
        <w:rPr>
          <w:rFonts w:eastAsia="Calibri" w:cs="Arial"/>
          <w:bCs/>
          <w:szCs w:val="18"/>
        </w:rPr>
        <w:t>przesyłu</w:t>
      </w:r>
      <w:proofErr w:type="spellEnd"/>
      <w:r w:rsidRPr="00EA2B4A">
        <w:rPr>
          <w:rFonts w:eastAsia="Calibri" w:cs="Arial"/>
          <w:bCs/>
          <w:szCs w:val="18"/>
        </w:rPr>
        <w:t>,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w:t>
      </w:r>
      <w:proofErr w:type="spellStart"/>
      <w:r w:rsidRPr="00EA2B4A">
        <w:rPr>
          <w:rFonts w:cstheme="minorHAnsi"/>
          <w:szCs w:val="18"/>
        </w:rPr>
        <w:t>przesyłu</w:t>
      </w:r>
      <w:proofErr w:type="spellEnd"/>
      <w:r w:rsidRPr="00EA2B4A">
        <w:rPr>
          <w:rFonts w:cstheme="minorHAnsi"/>
          <w:szCs w:val="18"/>
        </w:rPr>
        <w:t xml:space="preserve">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Trasa przebiegu infrastruktury elektroenergetycznej zlokalizowanej na nieruchomości opisanej w §1 ust.1 w ramach służebności </w:t>
      </w:r>
      <w:proofErr w:type="spellStart"/>
      <w:r w:rsidRPr="00EA2B4A">
        <w:rPr>
          <w:rFonts w:cstheme="minorHAnsi"/>
          <w:szCs w:val="18"/>
        </w:rPr>
        <w:t>przesyłu</w:t>
      </w:r>
      <w:proofErr w:type="spellEnd"/>
      <w:r w:rsidRPr="00EA2B4A">
        <w:rPr>
          <w:rFonts w:cstheme="minorHAnsi"/>
          <w:szCs w:val="18"/>
        </w:rPr>
        <w:t>,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w:t>
      </w:r>
      <w:proofErr w:type="spellStart"/>
      <w:r w:rsidRPr="00EA2B4A">
        <w:rPr>
          <w:rFonts w:cstheme="minorHAnsi"/>
          <w:szCs w:val="18"/>
        </w:rPr>
        <w:t>przesyłu</w:t>
      </w:r>
      <w:proofErr w:type="spellEnd"/>
      <w:r w:rsidRPr="00EA2B4A">
        <w:rPr>
          <w:rFonts w:cstheme="minorHAnsi"/>
          <w:szCs w:val="18"/>
        </w:rPr>
        <w:t xml:space="preserve">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xml:space="preserve">), najpóźniej w terminie 30 dni od dnia podpisania przez Właściciela nieruchomości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w:t>
      </w:r>
      <w:proofErr w:type="spellStart"/>
      <w:r w:rsidRPr="00EA2B4A">
        <w:rPr>
          <w:rFonts w:cstheme="minorHAnsi"/>
          <w:szCs w:val="18"/>
        </w:rPr>
        <w:t>przesyłu</w:t>
      </w:r>
      <w:proofErr w:type="spellEnd"/>
      <w:r w:rsidRPr="00EA2B4A">
        <w:rPr>
          <w:rFonts w:cstheme="minorHAnsi"/>
          <w:szCs w:val="18"/>
        </w:rPr>
        <w:t xml:space="preserve">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w:t>
      </w:r>
      <w:proofErr w:type="spellStart"/>
      <w:r w:rsidRPr="00EA2B4A">
        <w:rPr>
          <w:rFonts w:cstheme="minorHAnsi"/>
          <w:szCs w:val="18"/>
        </w:rPr>
        <w:t>przesyłu</w:t>
      </w:r>
      <w:proofErr w:type="spellEnd"/>
      <w:r w:rsidRPr="00EA2B4A">
        <w:rPr>
          <w:rFonts w:cstheme="minorHAnsi"/>
          <w:szCs w:val="18"/>
        </w:rPr>
        <w:t xml:space="preserve">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 xml:space="preserve">Zapłata tych kosztów nastąpi w terminie 30 dni od daty wpływu faktury wraz z wypisem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lastRenderedPageBreak/>
        <w:t xml:space="preserve">W przypadku konieczności realizacji prac budowlanych przed złożeniem przez Inwestora w formie aktu notarialnego oświadczenia o ustanowieniu służebności </w:t>
      </w:r>
      <w:proofErr w:type="spellStart"/>
      <w:r w:rsidRPr="00EA2B4A">
        <w:rPr>
          <w:rFonts w:cstheme="minorHAnsi"/>
          <w:szCs w:val="18"/>
        </w:rPr>
        <w:t>przesyłu</w:t>
      </w:r>
      <w:proofErr w:type="spellEnd"/>
      <w:r w:rsidRPr="00EA2B4A">
        <w:rPr>
          <w:rFonts w:cstheme="minorHAnsi"/>
          <w:szCs w:val="18"/>
        </w:rPr>
        <w:t>,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lastRenderedPageBreak/>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2E13BE86"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1854B2">
            <w:rPr>
              <w:rFonts w:asciiTheme="majorHAnsi" w:hAnsiTheme="majorHAnsi"/>
              <w:color w:val="000000" w:themeColor="text1"/>
              <w:sz w:val="14"/>
              <w:szCs w:val="18"/>
            </w:rPr>
            <w:t>04378</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4B2"/>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32EBC"/>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0544D"/>
    <w:rsid w:val="00310CB3"/>
    <w:rsid w:val="003254C3"/>
    <w:rsid w:val="00336232"/>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052A7"/>
    <w:rsid w:val="00412D3F"/>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1CE0"/>
    <w:rsid w:val="005932BA"/>
    <w:rsid w:val="005A354D"/>
    <w:rsid w:val="005B24A8"/>
    <w:rsid w:val="005B2B6D"/>
    <w:rsid w:val="005B3F04"/>
    <w:rsid w:val="005B6DC6"/>
    <w:rsid w:val="005C3298"/>
    <w:rsid w:val="005C6812"/>
    <w:rsid w:val="005D118B"/>
    <w:rsid w:val="005D2D85"/>
    <w:rsid w:val="005D74EB"/>
    <w:rsid w:val="005E330A"/>
    <w:rsid w:val="005E4AA3"/>
    <w:rsid w:val="005E79E5"/>
    <w:rsid w:val="005F23E1"/>
    <w:rsid w:val="006055FD"/>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00DD"/>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5725"/>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3756"/>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8519B"/>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46F1D"/>
    <w:rsid w:val="00E56B47"/>
    <w:rsid w:val="00E66F4B"/>
    <w:rsid w:val="00E706C2"/>
    <w:rsid w:val="00E72CD1"/>
    <w:rsid w:val="00E8041E"/>
    <w:rsid w:val="00E818CE"/>
    <w:rsid w:val="00E92F67"/>
    <w:rsid w:val="00E95B91"/>
    <w:rsid w:val="00EA2B4A"/>
    <w:rsid w:val="00EA3483"/>
    <w:rsid w:val="00EA6557"/>
    <w:rsid w:val="00EA6B97"/>
    <w:rsid w:val="00EB216E"/>
    <w:rsid w:val="00EC07C0"/>
    <w:rsid w:val="00EC22FA"/>
    <w:rsid w:val="00EC30C5"/>
    <w:rsid w:val="00ED2FD4"/>
    <w:rsid w:val="00EE5E2C"/>
    <w:rsid w:val="00F01E75"/>
    <w:rsid w:val="00F21DD8"/>
    <w:rsid w:val="00F25128"/>
    <w:rsid w:val="00F32BD1"/>
    <w:rsid w:val="00F3444F"/>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B7ACB"/>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3.docx</dmsv2BaseFileName>
    <dmsv2BaseDisplayName xmlns="http://schemas.microsoft.com/sharepoint/v3">Załącznik nr 1 do SWZ - OPZ część 3</dmsv2BaseDisplayName>
    <dmsv2SWPP2ObjectNumber xmlns="http://schemas.microsoft.com/sharepoint/v3">POST/DYS/OLD/GZ/04378/2025                        </dmsv2SWPP2ObjectNumber>
    <dmsv2SWPP2SumMD5 xmlns="http://schemas.microsoft.com/sharepoint/v3">637e4376104766dbe13815b1df4d45ff</dmsv2SWPP2SumMD5>
    <dmsv2BaseMoved xmlns="http://schemas.microsoft.com/sharepoint/v3">false</dmsv2BaseMoved>
    <dmsv2BaseIsSensitive xmlns="http://schemas.microsoft.com/sharepoint/v3">true</dmsv2BaseIsSensitive>
    <dmsv2SWPP2IDSWPP2 xmlns="http://schemas.microsoft.com/sharepoint/v3">700750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23911327</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JEUP5JKVCYQC-1440096624-17306</_dlc_DocId>
    <_dlc_DocIdUrl xmlns="a19cb1c7-c5c7-46d4-85ae-d83685407bba">
      <Url>https://swpp2.dms.gkpge.pl/sites/41/_layouts/15/DocIdRedir.aspx?ID=JEUP5JKVCYQC-1440096624-17306</Url>
      <Description>JEUP5JKVCYQC-1440096624-17306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7C1DF584-0E50-48B5-85BA-3D191F35AC42}">
  <ds:schemaRefs>
    <ds:schemaRef ds:uri="http://schemas.microsoft.com/sharepoint/events"/>
  </ds:schemaRefs>
</ds:datastoreItem>
</file>

<file path=customXml/itemProps4.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5.xml><?xml version="1.0" encoding="utf-8"?>
<ds:datastoreItem xmlns:ds="http://schemas.openxmlformats.org/officeDocument/2006/customXml" ds:itemID="{3A067F31-F3C6-48EE-8B50-26119C758AEE}"/>
</file>

<file path=docProps/app.xml><?xml version="1.0" encoding="utf-8"?>
<Properties xmlns="http://schemas.openxmlformats.org/officeDocument/2006/extended-properties" xmlns:vt="http://schemas.openxmlformats.org/officeDocument/2006/docPropsVTypes">
  <Template>PGE word swz test</Template>
  <TotalTime>132</TotalTime>
  <Pages>17</Pages>
  <Words>5224</Words>
  <Characters>31345</Characters>
  <Application>Microsoft Office Word</Application>
  <DocSecurity>0</DocSecurity>
  <Lines>261</Lines>
  <Paragraphs>72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22</cp:revision>
  <cp:lastPrinted>2024-07-15T11:21:00Z</cp:lastPrinted>
  <dcterms:created xsi:type="dcterms:W3CDTF">2025-10-01T10:46:00Z</dcterms:created>
  <dcterms:modified xsi:type="dcterms:W3CDTF">2025-12-04T07:26:00Z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05743a20-2e40-4b5e-8fa0-e5a75d04db51</vt:lpwstr>
  </property>
</Properties>
</file>